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5F" w:rsidRDefault="00FD6F4F" w:rsidP="00C7505F">
      <w:ins w:id="0" w:author="user" w:date="2012-11-20T08:27:00Z">
        <w:r>
          <w:t>11A</w:t>
        </w:r>
      </w:ins>
      <w:bookmarkStart w:id="1" w:name="_GoBack"/>
      <w:bookmarkEnd w:id="1"/>
    </w:p>
    <w:p w:rsidR="00C7505F" w:rsidRPr="009D1276" w:rsidDel="00E878EE" w:rsidRDefault="00C7505F" w:rsidP="00C7505F">
      <w:pPr>
        <w:tabs>
          <w:tab w:val="left" w:pos="540"/>
        </w:tabs>
        <w:jc w:val="center"/>
        <w:rPr>
          <w:del w:id="2" w:author="user" w:date="2012-11-15T11:43:00Z"/>
          <w:b/>
          <w:bCs/>
          <w:sz w:val="28"/>
          <w:szCs w:val="28"/>
          <w:u w:val="single"/>
        </w:rPr>
      </w:pPr>
      <w:del w:id="3" w:author="user" w:date="2012-11-15T11:43:00Z">
        <w:r w:rsidDel="00E878EE">
          <w:rPr>
            <w:b/>
            <w:bCs/>
            <w:sz w:val="28"/>
            <w:szCs w:val="28"/>
            <w:u w:val="single"/>
          </w:rPr>
          <w:delText>ANNEX XVI A</w:delText>
        </w:r>
      </w:del>
    </w:p>
    <w:p w:rsidR="00C7505F" w:rsidRPr="009D1276" w:rsidRDefault="00C7505F">
      <w:pPr>
        <w:tabs>
          <w:tab w:val="left" w:pos="540"/>
        </w:tabs>
        <w:rPr>
          <w:b/>
          <w:bCs/>
        </w:rPr>
        <w:pPrChange w:id="4" w:author="user" w:date="2012-11-15T11:43:00Z">
          <w:pPr>
            <w:tabs>
              <w:tab w:val="left" w:pos="540"/>
            </w:tabs>
            <w:jc w:val="center"/>
          </w:pPr>
        </w:pPrChange>
      </w:pPr>
    </w:p>
    <w:p w:rsidR="00C7505F" w:rsidRPr="009D1276" w:rsidRDefault="00C7505F" w:rsidP="00C7505F">
      <w:pPr>
        <w:tabs>
          <w:tab w:val="left" w:pos="540"/>
        </w:tabs>
        <w:jc w:val="center"/>
        <w:rPr>
          <w:b/>
          <w:bCs/>
        </w:rPr>
      </w:pPr>
      <w:r w:rsidRPr="009D1276">
        <w:rPr>
          <w:b/>
          <w:bCs/>
        </w:rPr>
        <w:t>TERMS OF REFERENCE OF THE TRAINING AND RESEARCH COORDINATING GROUP (TRCG)</w:t>
      </w:r>
      <w:r>
        <w:rPr>
          <w:b/>
          <w:bCs/>
        </w:rPr>
        <w:t xml:space="preserve"> WITH CHANGES PROPOSED BY EDWIN</w:t>
      </w:r>
    </w:p>
    <w:p w:rsidR="00C7505F" w:rsidRPr="009D1276" w:rsidRDefault="00C7505F" w:rsidP="00C7505F">
      <w:pPr>
        <w:jc w:val="both"/>
      </w:pPr>
    </w:p>
    <w:p w:rsidR="00C7505F" w:rsidRPr="009D1276" w:rsidRDefault="00C7505F" w:rsidP="00C7505F">
      <w:pPr>
        <w:pStyle w:val="BodyText2"/>
        <w:jc w:val="both"/>
        <w:rPr>
          <w:rFonts w:ascii="Times New Roman" w:hAnsi="Times New Roman" w:cs="Times New Roman"/>
          <w:sz w:val="24"/>
        </w:rPr>
      </w:pPr>
      <w:r w:rsidRPr="009D1276">
        <w:rPr>
          <w:rFonts w:ascii="Times New Roman" w:hAnsi="Times New Roman" w:cs="Times New Roman"/>
          <w:sz w:val="24"/>
        </w:rPr>
        <w:tab/>
        <w:t>In order to coordinate efforts on various areas of research on tropical cyclones and their impacts on the socio-economic development process in the Typhoon Committee Area, the Typhoon Committee has established the Training and Research Coordination Group (TRCG) with the following Terms of Reference and operational modalities.</w:t>
      </w:r>
    </w:p>
    <w:p w:rsidR="00C7505F" w:rsidRPr="009D1276" w:rsidRDefault="00C7505F" w:rsidP="00C7505F">
      <w:pPr>
        <w:jc w:val="both"/>
      </w:pPr>
    </w:p>
    <w:p w:rsidR="00C7505F" w:rsidRPr="009D1276" w:rsidRDefault="00C7505F" w:rsidP="00C7505F">
      <w:pPr>
        <w:tabs>
          <w:tab w:val="left" w:pos="540"/>
        </w:tabs>
        <w:jc w:val="both"/>
        <w:rPr>
          <w:b/>
          <w:i/>
        </w:rPr>
      </w:pPr>
      <w:r w:rsidRPr="009D1276">
        <w:rPr>
          <w:b/>
          <w:i/>
        </w:rPr>
        <w:t>Terms of Reference</w:t>
      </w:r>
    </w:p>
    <w:p w:rsidR="00C7505F" w:rsidRPr="009D1276" w:rsidRDefault="00C7505F" w:rsidP="00C7505F">
      <w:pPr>
        <w:tabs>
          <w:tab w:val="left" w:pos="540"/>
        </w:tabs>
        <w:jc w:val="both"/>
      </w:pPr>
    </w:p>
    <w:p w:rsidR="00C7505F" w:rsidRPr="009D1276" w:rsidRDefault="00C7505F" w:rsidP="00C7505F">
      <w:pPr>
        <w:tabs>
          <w:tab w:val="left" w:pos="540"/>
        </w:tabs>
        <w:jc w:val="both"/>
      </w:pPr>
      <w:r w:rsidRPr="009D1276">
        <w:tab/>
        <w:t>The TRCG is to promote research and training activities on various aspects of tropical cyclones analysis, forecasting and assessment of tropical cyclones and their impacts on the socio-economic development process and encourage cooperation of efforts among the Members.  Towards this end, the TRCG is expected to assist in:</w:t>
      </w:r>
    </w:p>
    <w:p w:rsidR="00C7505F" w:rsidRPr="009D1276" w:rsidRDefault="00C7505F" w:rsidP="00C7505F">
      <w:pPr>
        <w:tabs>
          <w:tab w:val="left" w:pos="540"/>
        </w:tabs>
        <w:jc w:val="both"/>
      </w:pPr>
    </w:p>
    <w:p w:rsidR="00C7505F" w:rsidRDefault="00C7505F" w:rsidP="00C7505F">
      <w:pPr>
        <w:tabs>
          <w:tab w:val="left" w:pos="540"/>
        </w:tabs>
        <w:ind w:left="360" w:hanging="360"/>
        <w:jc w:val="both"/>
      </w:pPr>
      <w:r w:rsidRPr="00C7505F">
        <w:rPr>
          <w:color w:val="FF0000"/>
        </w:rPr>
        <w:t xml:space="preserve">(a) </w:t>
      </w:r>
      <w:proofErr w:type="gramStart"/>
      <w:r>
        <w:t>identifying</w:t>
      </w:r>
      <w:proofErr w:type="gramEnd"/>
      <w:r>
        <w:t xml:space="preserve"> scientific and technical problems in the analysis and forecasting of tropical cyclones and their impacts on water resources and measures for disaster prevention and preparedness; </w:t>
      </w:r>
    </w:p>
    <w:p w:rsidR="00C7505F" w:rsidRDefault="00C7505F" w:rsidP="00C7505F">
      <w:pPr>
        <w:tabs>
          <w:tab w:val="left" w:pos="540"/>
        </w:tabs>
        <w:jc w:val="both"/>
      </w:pPr>
    </w:p>
    <w:p w:rsidR="00C7505F" w:rsidRDefault="00C7505F" w:rsidP="00C7505F">
      <w:pPr>
        <w:tabs>
          <w:tab w:val="left" w:pos="540"/>
        </w:tabs>
        <w:ind w:left="360" w:hanging="360"/>
        <w:jc w:val="both"/>
      </w:pPr>
      <w:r w:rsidRPr="00C7505F">
        <w:rPr>
          <w:color w:val="FF0000"/>
        </w:rPr>
        <w:t xml:space="preserve">(b) </w:t>
      </w:r>
      <w:proofErr w:type="gramStart"/>
      <w:r>
        <w:t>facilitating</w:t>
      </w:r>
      <w:proofErr w:type="gramEnd"/>
      <w:r>
        <w:t xml:space="preserve"> the exchange of experience and knowledge on the latest development and techniques related to the above problems; </w:t>
      </w:r>
    </w:p>
    <w:p w:rsidR="00C7505F" w:rsidRDefault="00C7505F" w:rsidP="00C7505F">
      <w:pPr>
        <w:tabs>
          <w:tab w:val="left" w:pos="540"/>
        </w:tabs>
        <w:jc w:val="both"/>
      </w:pPr>
    </w:p>
    <w:p w:rsidR="00C7505F" w:rsidRPr="00C7505F" w:rsidRDefault="00C7505F" w:rsidP="00C7505F">
      <w:pPr>
        <w:tabs>
          <w:tab w:val="left" w:pos="540"/>
        </w:tabs>
        <w:ind w:left="360" w:hanging="360"/>
        <w:jc w:val="both"/>
        <w:rPr>
          <w:color w:val="FF0000"/>
        </w:rPr>
      </w:pPr>
      <w:r w:rsidRPr="00C7505F">
        <w:rPr>
          <w:color w:val="FF0000"/>
        </w:rPr>
        <w:t xml:space="preserve">(c) </w:t>
      </w:r>
      <w:r w:rsidR="00332F1D">
        <w:rPr>
          <w:color w:val="FF0000"/>
        </w:rPr>
        <w:t xml:space="preserve"> </w:t>
      </w:r>
      <w:r w:rsidRPr="00C7505F">
        <w:rPr>
          <w:color w:val="FF0000"/>
        </w:rPr>
        <w:t xml:space="preserve">coordinating training and research </w:t>
      </w:r>
      <w:proofErr w:type="spellStart"/>
      <w:r w:rsidRPr="00C7505F">
        <w:rPr>
          <w:color w:val="FF0000"/>
        </w:rPr>
        <w:t>programmes</w:t>
      </w:r>
      <w:proofErr w:type="spellEnd"/>
      <w:r w:rsidRPr="00C7505F">
        <w:rPr>
          <w:color w:val="FF0000"/>
        </w:rPr>
        <w:t xml:space="preserve">, including activities in support of cross-cutting initiatives, aimed at improving the technical capacity and capability of Members to better serve the people in the region; and </w:t>
      </w:r>
    </w:p>
    <w:p w:rsidR="00C7505F" w:rsidRDefault="00C7505F" w:rsidP="00C7505F">
      <w:pPr>
        <w:tabs>
          <w:tab w:val="left" w:pos="540"/>
        </w:tabs>
        <w:jc w:val="both"/>
      </w:pPr>
    </w:p>
    <w:p w:rsidR="00C7505F" w:rsidRDefault="00C7505F" w:rsidP="00C7505F">
      <w:pPr>
        <w:tabs>
          <w:tab w:val="left" w:pos="360"/>
          <w:tab w:val="left" w:pos="540"/>
        </w:tabs>
        <w:ind w:left="360" w:hanging="360"/>
        <w:jc w:val="both"/>
      </w:pPr>
      <w:r w:rsidRPr="00C7505F">
        <w:rPr>
          <w:color w:val="FF0000"/>
        </w:rPr>
        <w:t>(d)</w:t>
      </w:r>
      <w:r w:rsidR="00332F1D">
        <w:rPr>
          <w:color w:val="FF0000"/>
        </w:rPr>
        <w:t xml:space="preserve"> </w:t>
      </w:r>
      <w:proofErr w:type="gramStart"/>
      <w:r>
        <w:t>recommending</w:t>
      </w:r>
      <w:proofErr w:type="gramEnd"/>
      <w:r>
        <w:t xml:space="preserve"> to the Committee priority areas and long-term plans for   cooperation in research and training in support of the various KRAs of the Committee’s Strategic Plan.</w:t>
      </w:r>
    </w:p>
    <w:p w:rsidR="00C7505F" w:rsidRPr="009D1276" w:rsidRDefault="00C7505F" w:rsidP="00C7505F">
      <w:pPr>
        <w:tabs>
          <w:tab w:val="left" w:pos="540"/>
        </w:tabs>
        <w:jc w:val="both"/>
      </w:pPr>
    </w:p>
    <w:p w:rsidR="00C7505F" w:rsidRPr="009D1276" w:rsidRDefault="00C7505F" w:rsidP="00C7505F">
      <w:pPr>
        <w:tabs>
          <w:tab w:val="left" w:pos="540"/>
        </w:tabs>
        <w:jc w:val="both"/>
        <w:rPr>
          <w:b/>
          <w:i/>
        </w:rPr>
      </w:pPr>
      <w:r w:rsidRPr="009D1276">
        <w:rPr>
          <w:b/>
          <w:i/>
        </w:rPr>
        <w:t>Membership</w:t>
      </w:r>
    </w:p>
    <w:p w:rsidR="00C7505F" w:rsidRPr="009D1276" w:rsidRDefault="00C7505F" w:rsidP="00C7505F">
      <w:pPr>
        <w:tabs>
          <w:tab w:val="left" w:pos="540"/>
        </w:tabs>
        <w:jc w:val="both"/>
      </w:pPr>
    </w:p>
    <w:p w:rsidR="00C7505F" w:rsidRPr="009D1276" w:rsidRDefault="00C7505F" w:rsidP="00C7505F">
      <w:pPr>
        <w:pStyle w:val="BodyText"/>
        <w:rPr>
          <w:rFonts w:eastAsia="Times New Roman" w:cs="Times New Roman"/>
          <w:sz w:val="24"/>
          <w:szCs w:val="24"/>
        </w:rPr>
      </w:pPr>
      <w:r w:rsidRPr="009D1276">
        <w:rPr>
          <w:rFonts w:eastAsia="Times New Roman" w:cs="Times New Roman"/>
          <w:sz w:val="24"/>
          <w:szCs w:val="24"/>
        </w:rPr>
        <w:tab/>
        <w:t xml:space="preserve">The TRCG will consist of a focal point of all the Members.  The Director of the RSMC and all of the Chairpersons of the TC Working Groups can take part in the </w:t>
      </w:r>
      <w:r w:rsidRPr="009D1276">
        <w:rPr>
          <w:rFonts w:eastAsia="Times New Roman" w:cs="Times New Roman"/>
          <w:sz w:val="24"/>
          <w:szCs w:val="24"/>
        </w:rPr>
        <w:lastRenderedPageBreak/>
        <w:t>deliberations of the TRCG in their ex-officio capacity</w:t>
      </w:r>
      <w:r w:rsidRPr="002C4056">
        <w:rPr>
          <w:rFonts w:eastAsia="Times New Roman" w:cs="Times New Roman"/>
          <w:sz w:val="24"/>
          <w:szCs w:val="24"/>
        </w:rPr>
        <w:t xml:space="preserve">.  </w:t>
      </w:r>
      <w:del w:id="5" w:author="user" w:date="2012-11-15T11:13:00Z">
        <w:r w:rsidRPr="002C4056" w:rsidDel="002C4056">
          <w:rPr>
            <w:rFonts w:eastAsia="Times New Roman" w:cs="Times New Roman"/>
            <w:sz w:val="24"/>
            <w:szCs w:val="24"/>
          </w:rPr>
          <w:delText>The current Chairman of the TRCG is Mr. Edwin S.T. Lai of Hong Kong, China and Vice Chair is Mr. Mitsuru Ueno of Japan.</w:delText>
        </w:r>
      </w:del>
      <w:r w:rsidRPr="009D1276">
        <w:rPr>
          <w:rFonts w:eastAsia="Times New Roman" w:cs="Times New Roman"/>
          <w:sz w:val="24"/>
          <w:szCs w:val="24"/>
        </w:rPr>
        <w:t xml:space="preserve">  The term of service of the TRCG is one year subject to extension authorized by the Committee. </w:t>
      </w:r>
    </w:p>
    <w:p w:rsidR="00C7505F" w:rsidRPr="009D1276" w:rsidRDefault="00C7505F" w:rsidP="00C7505F">
      <w:pPr>
        <w:pStyle w:val="Heading2"/>
        <w:jc w:val="both"/>
        <w:rPr>
          <w:rFonts w:ascii="Times New Roman" w:hAnsi="Times New Roman" w:cs="Times New Roman"/>
          <w:sz w:val="24"/>
          <w:szCs w:val="24"/>
        </w:rPr>
      </w:pPr>
      <w:r w:rsidRPr="009D1276">
        <w:rPr>
          <w:rFonts w:ascii="Times New Roman" w:hAnsi="Times New Roman" w:cs="Times New Roman"/>
          <w:sz w:val="24"/>
          <w:szCs w:val="24"/>
        </w:rPr>
        <w:t>Operation modalities</w:t>
      </w:r>
    </w:p>
    <w:p w:rsidR="00C7505F" w:rsidRPr="009D1276" w:rsidRDefault="00C7505F" w:rsidP="00C7505F">
      <w:pPr>
        <w:tabs>
          <w:tab w:val="left" w:pos="540"/>
        </w:tabs>
        <w:jc w:val="both"/>
      </w:pPr>
    </w:p>
    <w:p w:rsidR="00C7505F" w:rsidRPr="009D1276" w:rsidRDefault="00C7505F" w:rsidP="00C7505F">
      <w:pPr>
        <w:pStyle w:val="BodyText"/>
        <w:rPr>
          <w:rFonts w:eastAsia="Times New Roman" w:cs="Times New Roman"/>
          <w:sz w:val="24"/>
          <w:szCs w:val="24"/>
        </w:rPr>
      </w:pPr>
      <w:r w:rsidRPr="009D1276">
        <w:rPr>
          <w:rFonts w:eastAsia="Times New Roman" w:cs="Times New Roman"/>
          <w:sz w:val="24"/>
          <w:szCs w:val="24"/>
        </w:rPr>
        <w:tab/>
        <w:t>In view of the limited financial resources of the TC Trust Fund, the TRCG is expected to communicate through email and other means which require no financial resources from the Trust Fund.  All submission for consideration by TRCG will have to be made through the focal point of each Member or through the Chairmen of the Working Groups established by the Committee.  The TCS is requested to transmit all materials related to TRCG to the Working Group Chairmen.  If possible without financial support, the TRCG members should meet during the pre-session period before the TC Session.</w:t>
      </w:r>
    </w:p>
    <w:p w:rsidR="00C7505F" w:rsidRPr="009D1276" w:rsidRDefault="00C7505F" w:rsidP="00C7505F">
      <w:pPr>
        <w:pStyle w:val="Heading2"/>
        <w:jc w:val="both"/>
        <w:rPr>
          <w:rFonts w:ascii="Times New Roman" w:hAnsi="Times New Roman" w:cs="Times New Roman"/>
          <w:sz w:val="24"/>
          <w:szCs w:val="24"/>
        </w:rPr>
      </w:pPr>
      <w:r w:rsidRPr="009D1276">
        <w:rPr>
          <w:rFonts w:ascii="Times New Roman" w:hAnsi="Times New Roman" w:cs="Times New Roman"/>
          <w:sz w:val="24"/>
          <w:szCs w:val="24"/>
        </w:rPr>
        <w:t>Reporting requirements</w:t>
      </w:r>
    </w:p>
    <w:p w:rsidR="00C7505F" w:rsidRPr="009D1276" w:rsidRDefault="00C7505F" w:rsidP="00C7505F">
      <w:pPr>
        <w:tabs>
          <w:tab w:val="left" w:pos="540"/>
        </w:tabs>
        <w:jc w:val="both"/>
      </w:pPr>
    </w:p>
    <w:p w:rsidR="00C7505F" w:rsidRPr="009D1276" w:rsidRDefault="00C7505F" w:rsidP="00C7505F">
      <w:pPr>
        <w:tabs>
          <w:tab w:val="left" w:pos="540"/>
        </w:tabs>
        <w:jc w:val="both"/>
        <w:rPr>
          <w:b/>
          <w:bCs/>
        </w:rPr>
      </w:pPr>
      <w:r w:rsidRPr="009D1276">
        <w:tab/>
        <w:t>The Chairperson of the TRCG is required to submit an annual report on research and training activities to implement RCPIP three components priority goals through the TCS to the TC Chairperson and the TC Members for their consideration under the framework of the Committee.  This report will include recommendations related to priority activities to be undertaken in the coming years.</w:t>
      </w:r>
    </w:p>
    <w:p w:rsidR="00C7505F" w:rsidRPr="009D1276" w:rsidRDefault="00C7505F" w:rsidP="00C7505F"/>
    <w:p w:rsidR="00C7505F" w:rsidRDefault="00C7505F" w:rsidP="00C7505F"/>
    <w:p w:rsidR="00C7505F" w:rsidRDefault="00C7505F" w:rsidP="00C7505F"/>
    <w:p w:rsidR="00C7505F" w:rsidRDefault="00C7505F" w:rsidP="00C7505F"/>
    <w:p w:rsidR="00C7505F" w:rsidRDefault="00C7505F" w:rsidP="00C7505F"/>
    <w:p w:rsidR="00C7505F" w:rsidRDefault="00C7505F" w:rsidP="00C7505F"/>
    <w:p w:rsidR="00C7505F" w:rsidRDefault="00C7505F" w:rsidP="00C7505F"/>
    <w:sectPr w:rsidR="00C7505F" w:rsidSect="00C7505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87B5C"/>
    <w:multiLevelType w:val="multilevel"/>
    <w:tmpl w:val="0CE06ED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05F"/>
    <w:rsid w:val="002C4056"/>
    <w:rsid w:val="00332F1D"/>
    <w:rsid w:val="00756E1E"/>
    <w:rsid w:val="00C7505F"/>
    <w:rsid w:val="00D11676"/>
    <w:rsid w:val="00E878EE"/>
    <w:rsid w:val="00FD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05F"/>
    <w:pPr>
      <w:widowControl w:val="0"/>
      <w:spacing w:after="0" w:line="240" w:lineRule="auto"/>
    </w:pPr>
    <w:rPr>
      <w:rFonts w:ascii="Calibri" w:eastAsia="PMingLiU" w:hAnsi="Calibri" w:cs="Times New Roman"/>
      <w:kern w:val="2"/>
      <w:sz w:val="24"/>
      <w:lang w:eastAsia="zh-TW"/>
    </w:rPr>
  </w:style>
  <w:style w:type="paragraph" w:styleId="Heading2">
    <w:name w:val="heading 2"/>
    <w:basedOn w:val="Normal"/>
    <w:next w:val="Normal"/>
    <w:link w:val="Heading2Char"/>
    <w:qFormat/>
    <w:rsid w:val="00C7505F"/>
    <w:pPr>
      <w:keepNext/>
      <w:widowControl/>
      <w:spacing w:before="240" w:after="60"/>
      <w:outlineLvl w:val="1"/>
    </w:pPr>
    <w:rPr>
      <w:rFonts w:ascii="Arial" w:eastAsia="Times New Roman" w:hAnsi="Arial" w:cs="Arial"/>
      <w:b/>
      <w:bCs/>
      <w:i/>
      <w:iCs/>
      <w:kern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05F"/>
    <w:rPr>
      <w:rFonts w:ascii="Arial" w:eastAsia="Times New Roman" w:hAnsi="Arial" w:cs="Arial"/>
      <w:b/>
      <w:bCs/>
      <w:i/>
      <w:iCs/>
      <w:sz w:val="28"/>
      <w:szCs w:val="28"/>
    </w:rPr>
  </w:style>
  <w:style w:type="paragraph" w:styleId="BodyText">
    <w:name w:val="Body Text"/>
    <w:basedOn w:val="Normal"/>
    <w:link w:val="BodyTextChar"/>
    <w:rsid w:val="00C7505F"/>
    <w:pPr>
      <w:widowControl/>
      <w:tabs>
        <w:tab w:val="left" w:pos="540"/>
      </w:tabs>
      <w:jc w:val="both"/>
    </w:pPr>
    <w:rPr>
      <w:rFonts w:ascii="Times New Roman" w:hAnsi="Times New Roman" w:cs="Angsana New"/>
      <w:kern w:val="0"/>
      <w:sz w:val="22"/>
      <w:lang w:eastAsia="en-US" w:bidi="th-TH"/>
    </w:rPr>
  </w:style>
  <w:style w:type="character" w:customStyle="1" w:styleId="BodyTextChar">
    <w:name w:val="Body Text Char"/>
    <w:basedOn w:val="DefaultParagraphFont"/>
    <w:link w:val="BodyText"/>
    <w:rsid w:val="00C7505F"/>
    <w:rPr>
      <w:rFonts w:ascii="Times New Roman" w:eastAsia="PMingLiU" w:hAnsi="Times New Roman" w:cs="Angsana New"/>
      <w:lang w:bidi="th-TH"/>
    </w:rPr>
  </w:style>
  <w:style w:type="paragraph" w:styleId="BodyText2">
    <w:name w:val="Body Text 2"/>
    <w:basedOn w:val="Normal"/>
    <w:link w:val="BodyText2Char"/>
    <w:rsid w:val="00C7505F"/>
    <w:pPr>
      <w:widowControl/>
      <w:tabs>
        <w:tab w:val="left" w:pos="540"/>
      </w:tabs>
    </w:pPr>
    <w:rPr>
      <w:rFonts w:ascii="Arial" w:eastAsia="Times New Roman" w:hAnsi="Arial" w:cs="Arial"/>
      <w:kern w:val="0"/>
      <w:sz w:val="22"/>
      <w:szCs w:val="24"/>
      <w:lang w:eastAsia="en-US"/>
    </w:rPr>
  </w:style>
  <w:style w:type="character" w:customStyle="1" w:styleId="BodyText2Char">
    <w:name w:val="Body Text 2 Char"/>
    <w:basedOn w:val="DefaultParagraphFont"/>
    <w:link w:val="BodyText2"/>
    <w:rsid w:val="00C7505F"/>
    <w:rPr>
      <w:rFonts w:ascii="Arial" w:eastAsia="Times New Roman" w:hAnsi="Arial" w:cs="Arial"/>
      <w:szCs w:val="24"/>
    </w:rPr>
  </w:style>
  <w:style w:type="paragraph" w:styleId="BalloonText">
    <w:name w:val="Balloon Text"/>
    <w:basedOn w:val="Normal"/>
    <w:link w:val="BalloonTextChar"/>
    <w:uiPriority w:val="99"/>
    <w:semiHidden/>
    <w:unhideWhenUsed/>
    <w:rsid w:val="00E878EE"/>
    <w:rPr>
      <w:rFonts w:ascii="Tahoma" w:hAnsi="Tahoma" w:cs="Tahoma"/>
      <w:sz w:val="16"/>
      <w:szCs w:val="16"/>
    </w:rPr>
  </w:style>
  <w:style w:type="character" w:customStyle="1" w:styleId="BalloonTextChar">
    <w:name w:val="Balloon Text Char"/>
    <w:basedOn w:val="DefaultParagraphFont"/>
    <w:link w:val="BalloonText"/>
    <w:uiPriority w:val="99"/>
    <w:semiHidden/>
    <w:rsid w:val="00E878EE"/>
    <w:rPr>
      <w:rFonts w:ascii="Tahoma" w:eastAsia="PMingLiU" w:hAnsi="Tahoma" w:cs="Tahoma"/>
      <w:kern w:val="2"/>
      <w:sz w:val="16"/>
      <w:szCs w:val="16"/>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05F"/>
    <w:pPr>
      <w:widowControl w:val="0"/>
      <w:spacing w:after="0" w:line="240" w:lineRule="auto"/>
    </w:pPr>
    <w:rPr>
      <w:rFonts w:ascii="Calibri" w:eastAsia="PMingLiU" w:hAnsi="Calibri" w:cs="Times New Roman"/>
      <w:kern w:val="2"/>
      <w:sz w:val="24"/>
      <w:lang w:eastAsia="zh-TW"/>
    </w:rPr>
  </w:style>
  <w:style w:type="paragraph" w:styleId="Heading2">
    <w:name w:val="heading 2"/>
    <w:basedOn w:val="Normal"/>
    <w:next w:val="Normal"/>
    <w:link w:val="Heading2Char"/>
    <w:qFormat/>
    <w:rsid w:val="00C7505F"/>
    <w:pPr>
      <w:keepNext/>
      <w:widowControl/>
      <w:spacing w:before="240" w:after="60"/>
      <w:outlineLvl w:val="1"/>
    </w:pPr>
    <w:rPr>
      <w:rFonts w:ascii="Arial" w:eastAsia="Times New Roman" w:hAnsi="Arial" w:cs="Arial"/>
      <w:b/>
      <w:bCs/>
      <w:i/>
      <w:iCs/>
      <w:kern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05F"/>
    <w:rPr>
      <w:rFonts w:ascii="Arial" w:eastAsia="Times New Roman" w:hAnsi="Arial" w:cs="Arial"/>
      <w:b/>
      <w:bCs/>
      <w:i/>
      <w:iCs/>
      <w:sz w:val="28"/>
      <w:szCs w:val="28"/>
    </w:rPr>
  </w:style>
  <w:style w:type="paragraph" w:styleId="BodyText">
    <w:name w:val="Body Text"/>
    <w:basedOn w:val="Normal"/>
    <w:link w:val="BodyTextChar"/>
    <w:rsid w:val="00C7505F"/>
    <w:pPr>
      <w:widowControl/>
      <w:tabs>
        <w:tab w:val="left" w:pos="540"/>
      </w:tabs>
      <w:jc w:val="both"/>
    </w:pPr>
    <w:rPr>
      <w:rFonts w:ascii="Times New Roman" w:hAnsi="Times New Roman" w:cs="Angsana New"/>
      <w:kern w:val="0"/>
      <w:sz w:val="22"/>
      <w:lang w:eastAsia="en-US" w:bidi="th-TH"/>
    </w:rPr>
  </w:style>
  <w:style w:type="character" w:customStyle="1" w:styleId="BodyTextChar">
    <w:name w:val="Body Text Char"/>
    <w:basedOn w:val="DefaultParagraphFont"/>
    <w:link w:val="BodyText"/>
    <w:rsid w:val="00C7505F"/>
    <w:rPr>
      <w:rFonts w:ascii="Times New Roman" w:eastAsia="PMingLiU" w:hAnsi="Times New Roman" w:cs="Angsana New"/>
      <w:lang w:bidi="th-TH"/>
    </w:rPr>
  </w:style>
  <w:style w:type="paragraph" w:styleId="BodyText2">
    <w:name w:val="Body Text 2"/>
    <w:basedOn w:val="Normal"/>
    <w:link w:val="BodyText2Char"/>
    <w:rsid w:val="00C7505F"/>
    <w:pPr>
      <w:widowControl/>
      <w:tabs>
        <w:tab w:val="left" w:pos="540"/>
      </w:tabs>
    </w:pPr>
    <w:rPr>
      <w:rFonts w:ascii="Arial" w:eastAsia="Times New Roman" w:hAnsi="Arial" w:cs="Arial"/>
      <w:kern w:val="0"/>
      <w:sz w:val="22"/>
      <w:szCs w:val="24"/>
      <w:lang w:eastAsia="en-US"/>
    </w:rPr>
  </w:style>
  <w:style w:type="character" w:customStyle="1" w:styleId="BodyText2Char">
    <w:name w:val="Body Text 2 Char"/>
    <w:basedOn w:val="DefaultParagraphFont"/>
    <w:link w:val="BodyText2"/>
    <w:rsid w:val="00C7505F"/>
    <w:rPr>
      <w:rFonts w:ascii="Arial" w:eastAsia="Times New Roman" w:hAnsi="Arial" w:cs="Arial"/>
      <w:szCs w:val="24"/>
    </w:rPr>
  </w:style>
  <w:style w:type="paragraph" w:styleId="BalloonText">
    <w:name w:val="Balloon Text"/>
    <w:basedOn w:val="Normal"/>
    <w:link w:val="BalloonTextChar"/>
    <w:uiPriority w:val="99"/>
    <w:semiHidden/>
    <w:unhideWhenUsed/>
    <w:rsid w:val="00E878EE"/>
    <w:rPr>
      <w:rFonts w:ascii="Tahoma" w:hAnsi="Tahoma" w:cs="Tahoma"/>
      <w:sz w:val="16"/>
      <w:szCs w:val="16"/>
    </w:rPr>
  </w:style>
  <w:style w:type="character" w:customStyle="1" w:styleId="BalloonTextChar">
    <w:name w:val="Balloon Text Char"/>
    <w:basedOn w:val="DefaultParagraphFont"/>
    <w:link w:val="BalloonText"/>
    <w:uiPriority w:val="99"/>
    <w:semiHidden/>
    <w:rsid w:val="00E878EE"/>
    <w:rPr>
      <w:rFonts w:ascii="Tahoma" w:eastAsia="PMingLiU" w:hAnsi="Tahoma" w:cs="Tahoma"/>
      <w:kern w:val="2"/>
      <w:sz w:val="16"/>
      <w:szCs w:val="1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85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BA60-E6C5-4074-AEA0-6D8941622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2012-11-06T07:05:00Z</dcterms:created>
  <dcterms:modified xsi:type="dcterms:W3CDTF">2012-11-20T00:28:00Z</dcterms:modified>
</cp:coreProperties>
</file>